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9F514" w14:textId="77777777" w:rsidR="00364E7F" w:rsidRDefault="00560314">
      <w:pPr>
        <w:spacing w:line="240" w:lineRule="auto"/>
        <w:ind w:left="1077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Sutarties Specialiųjų sąlygų </w:t>
      </w:r>
    </w:p>
    <w:p w14:paraId="031BEC8B" w14:textId="77777777" w:rsidR="00364E7F" w:rsidRDefault="00560314">
      <w:pPr>
        <w:spacing w:line="240" w:lineRule="auto"/>
        <w:ind w:left="1077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 priedas</w:t>
      </w:r>
    </w:p>
    <w:p w14:paraId="614E46AB" w14:textId="77777777" w:rsidR="00364E7F" w:rsidRDefault="00560314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GAMTOTVARKOS PASLAUGŲ UŽSAKYMO</w:t>
      </w:r>
    </w:p>
    <w:p w14:paraId="12F9F47B" w14:textId="17E21858" w:rsidR="00364E7F" w:rsidRDefault="00560314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UŽDUOTIS</w:t>
      </w:r>
      <w:r w:rsidR="0018005B">
        <w:rPr>
          <w:rFonts w:ascii="Arial" w:hAnsi="Arial" w:cs="Arial"/>
          <w:b/>
          <w:bCs/>
          <w:sz w:val="24"/>
          <w:szCs w:val="24"/>
        </w:rPr>
        <w:t xml:space="preserve"> Nr.  001</w:t>
      </w:r>
    </w:p>
    <w:p w14:paraId="1A24BB72" w14:textId="237C16F3" w:rsidR="00364E7F" w:rsidRDefault="00BA573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2025-06-20</w:t>
      </w:r>
      <w:r w:rsidR="00560314">
        <w:rPr>
          <w:rFonts w:ascii="Arial" w:hAnsi="Arial" w:cs="Arial"/>
          <w:sz w:val="24"/>
          <w:szCs w:val="24"/>
        </w:rPr>
        <w:t xml:space="preserve"> </w:t>
      </w:r>
    </w:p>
    <w:p w14:paraId="0E37D710" w14:textId="77777777" w:rsidR="00364E7F" w:rsidRDefault="0018005B">
      <w:pPr>
        <w:pStyle w:val="Tekstas"/>
        <w:ind w:firstLine="0"/>
        <w:jc w:val="center"/>
        <w:rPr>
          <w:rFonts w:ascii="Arial" w:hAnsi="Arial" w:cs="Arial"/>
        </w:rPr>
      </w:pPr>
      <w:sdt>
        <w:sdtPr>
          <w:alias w:val="Sudarymo vieta"/>
          <w:id w:val="560479724"/>
          <w:placeholder>
            <w:docPart w:val="9CA4D87AEF524C22A44E18E00AEDEAF7"/>
          </w:placeholder>
          <w:text/>
        </w:sdtPr>
        <w:sdtEndPr/>
        <w:sdtContent>
          <w:bookmarkStart w:id="0" w:name="_Hlk24373699"/>
          <w:r w:rsidR="00560314">
            <w:t>Kretinga</w:t>
          </w:r>
        </w:sdtContent>
      </w:sdt>
      <w:bookmarkEnd w:id="0"/>
    </w:p>
    <w:p w14:paraId="0F4241B4" w14:textId="77777777" w:rsidR="00364E7F" w:rsidRDefault="00364E7F">
      <w:pPr>
        <w:spacing w:after="60" w:line="240" w:lineRule="auto"/>
        <w:contextualSpacing/>
        <w:jc w:val="both"/>
        <w:outlineLvl w:val="1"/>
        <w:rPr>
          <w:rFonts w:ascii="Arial" w:eastAsiaTheme="majorEastAsia" w:hAnsi="Arial" w:cs="Arial"/>
          <w:sz w:val="24"/>
          <w:szCs w:val="24"/>
        </w:rPr>
      </w:pPr>
    </w:p>
    <w:p w14:paraId="41DC4768" w14:textId="79D12972" w:rsidR="00364E7F" w:rsidRPr="006178F9" w:rsidRDefault="00560314" w:rsidP="006178F9">
      <w:pPr>
        <w:spacing w:line="240" w:lineRule="auto"/>
        <w:contextualSpacing/>
        <w:jc w:val="both"/>
        <w:outlineLvl w:val="1"/>
        <w:rPr>
          <w:rFonts w:ascii="Arial" w:hAnsi="Arial" w:cs="Arial"/>
          <w:b/>
          <w:bCs/>
          <w:sz w:val="24"/>
          <w:szCs w:val="24"/>
        </w:rPr>
      </w:pPr>
      <w:r w:rsidRPr="00994EB9">
        <w:rPr>
          <w:rFonts w:ascii="Arial" w:eastAsiaTheme="majorEastAsia" w:hAnsi="Arial" w:cs="Arial"/>
          <w:sz w:val="24"/>
          <w:szCs w:val="24"/>
        </w:rPr>
        <w:t xml:space="preserve">VĮ Valstybinių miškų urėdijos, atstovaujamo  </w:t>
      </w:r>
      <w:r w:rsidRPr="00994EB9">
        <w:rPr>
          <w:rFonts w:ascii="Arial" w:eastAsiaTheme="majorEastAsia" w:hAnsi="Arial" w:cs="Arial"/>
          <w:sz w:val="24"/>
          <w:szCs w:val="24"/>
          <w:shd w:val="clear" w:color="auto" w:fill="EBF1DE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430693661"/>
          <w:placeholder>
            <w:docPart w:val="225DAFFB0DA74D6E8C984C3B13A03F9F"/>
          </w:placeholder>
          <w:text/>
        </w:sdtPr>
        <w:sdtEndPr/>
        <w:sdtContent>
          <w:r w:rsidRPr="00994EB9">
            <w:rPr>
              <w:rFonts w:ascii="Arial" w:hAnsi="Arial" w:cs="Arial"/>
              <w:sz w:val="24"/>
              <w:szCs w:val="24"/>
            </w:rPr>
            <w:t xml:space="preserve">Kretingos </w:t>
          </w:r>
        </w:sdtContent>
      </w:sdt>
      <w:r w:rsidRPr="00994EB9">
        <w:rPr>
          <w:rFonts w:ascii="Arial" w:eastAsiaTheme="majorEastAsia" w:hAnsi="Arial" w:cs="Arial"/>
          <w:i/>
          <w:iCs/>
          <w:sz w:val="24"/>
          <w:szCs w:val="24"/>
          <w:shd w:val="clear" w:color="auto" w:fill="EBF1DE"/>
        </w:rPr>
        <w:t xml:space="preserve"> </w:t>
      </w:r>
      <w:r w:rsidRPr="00994EB9">
        <w:rPr>
          <w:rFonts w:ascii="Arial" w:eastAsiaTheme="majorEastAsia" w:hAnsi="Arial" w:cs="Arial"/>
          <w:sz w:val="24"/>
          <w:szCs w:val="24"/>
        </w:rPr>
        <w:t>regioninio padalinio vadovo/vės, gamtotvarkos paslaugų te</w:t>
      </w:r>
      <w:r w:rsidR="008A4E5D">
        <w:rPr>
          <w:rFonts w:ascii="Arial" w:eastAsiaTheme="majorEastAsia" w:hAnsi="Arial" w:cs="Arial"/>
          <w:sz w:val="24"/>
          <w:szCs w:val="24"/>
        </w:rPr>
        <w:t>ikimo užduotis Paslaugų teikėjui UAB „Pultas“</w:t>
      </w:r>
      <w:r w:rsidRPr="00994EB9">
        <w:rPr>
          <w:rFonts w:ascii="Arial" w:eastAsiaTheme="majorEastAsia" w:hAnsi="Arial" w:cs="Arial"/>
          <w:sz w:val="24"/>
          <w:szCs w:val="24"/>
        </w:rPr>
        <w:t xml:space="preserve"> </w:t>
      </w:r>
      <w:r w:rsidR="00994EB9">
        <w:rPr>
          <w:rFonts w:ascii="Arial" w:eastAsiaTheme="majorEastAsia" w:hAnsi="Arial" w:cs="Arial"/>
          <w:sz w:val="24"/>
          <w:szCs w:val="24"/>
        </w:rPr>
        <w:t xml:space="preserve">, </w:t>
      </w:r>
      <w:r w:rsidR="00994EB9" w:rsidRPr="008A4E5D">
        <w:rPr>
          <w:rFonts w:ascii="Arial" w:eastAsiaTheme="majorEastAsia" w:hAnsi="Arial" w:cs="Arial"/>
          <w:b/>
          <w:bCs/>
          <w:sz w:val="24"/>
          <w:szCs w:val="24"/>
        </w:rPr>
        <w:t>pagal sutartį</w:t>
      </w:r>
      <w:r w:rsidR="00994EB9" w:rsidRPr="008A4E5D">
        <w:rPr>
          <w:rFonts w:ascii="Arial" w:eastAsiaTheme="majorEastAsia" w:hAnsi="Arial" w:cs="Arial"/>
          <w:sz w:val="24"/>
          <w:szCs w:val="24"/>
        </w:rPr>
        <w:t xml:space="preserve"> </w:t>
      </w:r>
      <w:r w:rsidR="008A4E5D" w:rsidRPr="008A4E5D">
        <w:rPr>
          <w:rFonts w:ascii="Arial" w:hAnsi="Arial" w:cs="Arial"/>
          <w:b/>
          <w:bCs/>
          <w:sz w:val="24"/>
          <w:szCs w:val="24"/>
        </w:rPr>
        <w:t>58-VP-5393</w:t>
      </w:r>
      <w:r w:rsidR="006178F9" w:rsidRPr="008A4E5D">
        <w:rPr>
          <w:rFonts w:ascii="Arial" w:hAnsi="Arial" w:cs="Arial"/>
          <w:b/>
          <w:bCs/>
          <w:sz w:val="24"/>
          <w:szCs w:val="24"/>
        </w:rPr>
        <w:t>-2024</w:t>
      </w:r>
      <w:r w:rsidRPr="00994EB9">
        <w:rPr>
          <w:rFonts w:ascii="Arial" w:eastAsiaTheme="majorEastAsia" w:hAnsi="Arial" w:cs="Arial"/>
          <w:sz w:val="24"/>
          <w:szCs w:val="24"/>
        </w:rPr>
        <w:t>:</w:t>
      </w:r>
    </w:p>
    <w:tbl>
      <w:tblPr>
        <w:tblStyle w:val="Lentelstinklelis"/>
        <w:tblW w:w="5184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495"/>
        <w:gridCol w:w="2044"/>
        <w:gridCol w:w="1188"/>
        <w:gridCol w:w="1563"/>
        <w:gridCol w:w="2484"/>
        <w:gridCol w:w="1537"/>
        <w:gridCol w:w="1857"/>
        <w:gridCol w:w="1666"/>
        <w:gridCol w:w="1385"/>
        <w:gridCol w:w="247"/>
      </w:tblGrid>
      <w:tr w:rsidR="00BA573B" w14:paraId="3EBAD7F7" w14:textId="77777777" w:rsidTr="00BA573B">
        <w:trPr>
          <w:trHeight w:val="1244"/>
        </w:trPr>
        <w:tc>
          <w:tcPr>
            <w:tcW w:w="495" w:type="dxa"/>
            <w:vAlign w:val="center"/>
          </w:tcPr>
          <w:p w14:paraId="3AAC2557" w14:textId="77777777" w:rsidR="00BA573B" w:rsidRDefault="00BA573B">
            <w:pPr>
              <w:widowControl w:val="0"/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Eil. Nr.</w:t>
            </w:r>
          </w:p>
        </w:tc>
        <w:tc>
          <w:tcPr>
            <w:tcW w:w="2044" w:type="dxa"/>
            <w:vAlign w:val="center"/>
          </w:tcPr>
          <w:p w14:paraId="79215C29" w14:textId="77777777" w:rsidR="00BA573B" w:rsidRDefault="00BA573B">
            <w:pPr>
              <w:widowControl w:val="0"/>
              <w:spacing w:line="240" w:lineRule="auto"/>
              <w:contextualSpacing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Girininkija/teritorija, kurioje teikiamos paslaugos</w:t>
            </w:r>
          </w:p>
        </w:tc>
        <w:tc>
          <w:tcPr>
            <w:tcW w:w="1188" w:type="dxa"/>
            <w:vAlign w:val="center"/>
          </w:tcPr>
          <w:p w14:paraId="0FD97DC5" w14:textId="772121CD" w:rsidR="00BA573B" w:rsidRDefault="00BA573B">
            <w:pPr>
              <w:widowControl w:val="0"/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Kvartalas</w:t>
            </w:r>
          </w:p>
        </w:tc>
        <w:tc>
          <w:tcPr>
            <w:tcW w:w="1563" w:type="dxa"/>
            <w:vAlign w:val="center"/>
          </w:tcPr>
          <w:p w14:paraId="25BA9F32" w14:textId="77777777" w:rsidR="00BA573B" w:rsidRDefault="00BA573B">
            <w:pPr>
              <w:widowControl w:val="0"/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Sklypas(-ai)</w:t>
            </w:r>
          </w:p>
        </w:tc>
        <w:tc>
          <w:tcPr>
            <w:tcW w:w="2484" w:type="dxa"/>
            <w:vAlign w:val="center"/>
          </w:tcPr>
          <w:p w14:paraId="037A1696" w14:textId="77777777" w:rsidR="00BA573B" w:rsidRDefault="00BA573B">
            <w:pPr>
              <w:widowControl w:val="0"/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Paslaugų rūšis </w:t>
            </w:r>
          </w:p>
        </w:tc>
        <w:tc>
          <w:tcPr>
            <w:tcW w:w="1537" w:type="dxa"/>
            <w:vAlign w:val="center"/>
          </w:tcPr>
          <w:p w14:paraId="7DC12EA9" w14:textId="77777777" w:rsidR="00BA573B" w:rsidRDefault="00BA573B">
            <w:pPr>
              <w:widowControl w:val="0"/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Preliminarus paslaugų kiekis/</w:t>
            </w:r>
          </w:p>
          <w:p w14:paraId="7728161B" w14:textId="77777777" w:rsidR="00BA573B" w:rsidRDefault="00BA573B">
            <w:pPr>
              <w:widowControl w:val="0"/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apimtis</w:t>
            </w:r>
          </w:p>
        </w:tc>
        <w:tc>
          <w:tcPr>
            <w:tcW w:w="1857" w:type="dxa"/>
            <w:vAlign w:val="center"/>
          </w:tcPr>
          <w:p w14:paraId="57E50ECE" w14:textId="77777777" w:rsidR="00BA573B" w:rsidRDefault="00BA573B">
            <w:pPr>
              <w:widowControl w:val="0"/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Paslaugų</w:t>
            </w:r>
            <w:ins w:id="1" w:author="Jurga Stonienė  | VMU" w:date="2024-02-27T15:14:00Z">
              <w:r>
                <w:rPr>
                  <w:rFonts w:ascii="Arial" w:eastAsia="Times New Roman" w:hAnsi="Arial" w:cs="Arial"/>
                  <w:b/>
                  <w:bCs/>
                  <w:lang w:eastAsia="lt-LT"/>
                </w:rPr>
                <w:t>*</w:t>
              </w:r>
            </w:ins>
            <w:r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 įkainis</w:t>
            </w:r>
          </w:p>
        </w:tc>
        <w:tc>
          <w:tcPr>
            <w:tcW w:w="1666" w:type="dxa"/>
            <w:vAlign w:val="center"/>
          </w:tcPr>
          <w:p w14:paraId="0975DE90" w14:textId="77777777" w:rsidR="00BA573B" w:rsidRDefault="00BA573B">
            <w:pPr>
              <w:widowControl w:val="0"/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bookmarkStart w:id="2" w:name="_Hlk159938953"/>
            <w:r>
              <w:rPr>
                <w:rFonts w:ascii="Arial" w:eastAsia="Times New Roman" w:hAnsi="Arial" w:cs="Arial"/>
                <w:b/>
                <w:bCs/>
                <w:lang w:eastAsia="lt-LT"/>
              </w:rPr>
              <w:t>Paslaugų atlikimo terminas</w:t>
            </w:r>
            <w:bookmarkEnd w:id="2"/>
            <w:r>
              <w:rPr>
                <w:rFonts w:ascii="Arial" w:eastAsia="Times New Roman" w:hAnsi="Arial" w:cs="Arial"/>
                <w:b/>
                <w:bCs/>
                <w:lang w:eastAsia="lt-LT"/>
              </w:rPr>
              <w:t>, kuris negali būti viršijamas paslaugų teikimo metu</w:t>
            </w:r>
          </w:p>
        </w:tc>
        <w:tc>
          <w:tcPr>
            <w:tcW w:w="1385" w:type="dxa"/>
            <w:vAlign w:val="center"/>
          </w:tcPr>
          <w:p w14:paraId="09E7F91B" w14:textId="77777777" w:rsidR="00BA573B" w:rsidRDefault="00BA573B">
            <w:pPr>
              <w:widowControl w:val="0"/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Preliminari* užsakomų Paslaugų kaina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234C3C87" w14:textId="77777777" w:rsidR="00BA573B" w:rsidRDefault="00BA573B">
            <w:pPr>
              <w:widowControl w:val="0"/>
            </w:pPr>
          </w:p>
        </w:tc>
      </w:tr>
      <w:tr w:rsidR="00BA573B" w14:paraId="4569DA56" w14:textId="77777777" w:rsidTr="00BA573B">
        <w:trPr>
          <w:trHeight w:val="283"/>
        </w:trPr>
        <w:tc>
          <w:tcPr>
            <w:tcW w:w="495" w:type="dxa"/>
            <w:vAlign w:val="center"/>
          </w:tcPr>
          <w:p w14:paraId="20FBFF2A" w14:textId="77777777" w:rsidR="00BA573B" w:rsidRDefault="00BA573B">
            <w:pPr>
              <w:widowControl w:val="0"/>
              <w:spacing w:line="240" w:lineRule="auto"/>
              <w:contextualSpacing/>
              <w:jc w:val="center"/>
              <w:rPr>
                <w:rFonts w:ascii="Arial" w:eastAsia="Times New Roman" w:hAnsi="Arial" w:cs="Arial"/>
                <w:i/>
                <w:iCs/>
                <w:lang w:eastAsia="lt-LT"/>
              </w:rPr>
            </w:pPr>
            <w:r>
              <w:rPr>
                <w:rFonts w:ascii="Arial" w:eastAsia="Times New Roman" w:hAnsi="Arial" w:cs="Arial"/>
                <w:i/>
                <w:iCs/>
                <w:lang w:eastAsia="lt-LT"/>
              </w:rPr>
              <w:t>1</w:t>
            </w:r>
          </w:p>
        </w:tc>
        <w:tc>
          <w:tcPr>
            <w:tcW w:w="2044" w:type="dxa"/>
            <w:vAlign w:val="center"/>
          </w:tcPr>
          <w:p w14:paraId="7E78BF54" w14:textId="77777777" w:rsidR="00BA573B" w:rsidRDefault="00BA573B">
            <w:pPr>
              <w:widowControl w:val="0"/>
              <w:spacing w:line="240" w:lineRule="auto"/>
              <w:contextualSpacing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1188" w:type="dxa"/>
            <w:vAlign w:val="center"/>
          </w:tcPr>
          <w:p w14:paraId="7950E7E2" w14:textId="11B9020D" w:rsidR="00BA573B" w:rsidRDefault="00BA573B">
            <w:pPr>
              <w:widowControl w:val="0"/>
              <w:spacing w:line="240" w:lineRule="auto"/>
              <w:contextualSpacing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3</w:t>
            </w:r>
          </w:p>
        </w:tc>
        <w:tc>
          <w:tcPr>
            <w:tcW w:w="1563" w:type="dxa"/>
            <w:vAlign w:val="center"/>
          </w:tcPr>
          <w:p w14:paraId="2FDCB85F" w14:textId="77777777" w:rsidR="00BA573B" w:rsidRDefault="00BA573B">
            <w:pPr>
              <w:widowControl w:val="0"/>
              <w:spacing w:line="240" w:lineRule="auto"/>
              <w:contextualSpacing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4</w:t>
            </w:r>
          </w:p>
        </w:tc>
        <w:tc>
          <w:tcPr>
            <w:tcW w:w="2484" w:type="dxa"/>
            <w:vAlign w:val="center"/>
          </w:tcPr>
          <w:p w14:paraId="4199E450" w14:textId="77777777" w:rsidR="00BA573B" w:rsidRDefault="00BA573B">
            <w:pPr>
              <w:widowControl w:val="0"/>
              <w:spacing w:line="240" w:lineRule="auto"/>
              <w:contextualSpacing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5</w:t>
            </w:r>
          </w:p>
        </w:tc>
        <w:tc>
          <w:tcPr>
            <w:tcW w:w="1537" w:type="dxa"/>
            <w:vAlign w:val="center"/>
          </w:tcPr>
          <w:p w14:paraId="47D895B2" w14:textId="77777777" w:rsidR="00BA573B" w:rsidRDefault="00BA573B">
            <w:pPr>
              <w:widowControl w:val="0"/>
              <w:spacing w:line="240" w:lineRule="auto"/>
              <w:contextualSpacing/>
              <w:jc w:val="center"/>
              <w:rPr>
                <w:rFonts w:ascii="Arial" w:eastAsia="Times New Roman" w:hAnsi="Arial" w:cs="Arial"/>
                <w:i/>
                <w:iCs/>
                <w:lang w:eastAsia="lt-LT"/>
              </w:rPr>
            </w:pPr>
            <w:r>
              <w:rPr>
                <w:rFonts w:ascii="Arial" w:eastAsia="Times New Roman" w:hAnsi="Arial" w:cs="Arial"/>
                <w:i/>
                <w:iCs/>
                <w:lang w:eastAsia="lt-LT"/>
              </w:rPr>
              <w:t>6</w:t>
            </w:r>
          </w:p>
        </w:tc>
        <w:tc>
          <w:tcPr>
            <w:tcW w:w="1857" w:type="dxa"/>
            <w:vAlign w:val="center"/>
          </w:tcPr>
          <w:p w14:paraId="5AF3B630" w14:textId="77777777" w:rsidR="00BA573B" w:rsidRDefault="00BA573B">
            <w:pPr>
              <w:widowControl w:val="0"/>
              <w:spacing w:line="240" w:lineRule="auto"/>
              <w:contextualSpacing/>
              <w:jc w:val="center"/>
              <w:rPr>
                <w:rFonts w:ascii="Arial" w:eastAsia="Times New Roman" w:hAnsi="Arial" w:cs="Arial"/>
                <w:i/>
                <w:iCs/>
                <w:lang w:eastAsia="lt-LT"/>
              </w:rPr>
            </w:pPr>
            <w:r>
              <w:rPr>
                <w:rFonts w:ascii="Arial" w:eastAsia="Times New Roman" w:hAnsi="Arial" w:cs="Arial"/>
                <w:i/>
                <w:iCs/>
                <w:lang w:eastAsia="lt-LT"/>
              </w:rPr>
              <w:t>7</w:t>
            </w:r>
          </w:p>
        </w:tc>
        <w:tc>
          <w:tcPr>
            <w:tcW w:w="1666" w:type="dxa"/>
            <w:vAlign w:val="center"/>
          </w:tcPr>
          <w:p w14:paraId="52A13830" w14:textId="77777777" w:rsidR="00BA573B" w:rsidRDefault="00BA573B">
            <w:pPr>
              <w:widowControl w:val="0"/>
              <w:spacing w:line="240" w:lineRule="auto"/>
              <w:contextualSpacing/>
              <w:jc w:val="center"/>
              <w:rPr>
                <w:rFonts w:ascii="Arial" w:eastAsia="Times New Roman" w:hAnsi="Arial" w:cs="Arial"/>
                <w:i/>
                <w:iCs/>
                <w:lang w:eastAsia="lt-LT"/>
              </w:rPr>
            </w:pPr>
            <w:r>
              <w:rPr>
                <w:rFonts w:ascii="Arial" w:eastAsia="Times New Roman" w:hAnsi="Arial" w:cs="Arial"/>
                <w:i/>
                <w:iCs/>
                <w:lang w:eastAsia="lt-LT"/>
              </w:rPr>
              <w:t>8</w:t>
            </w:r>
          </w:p>
        </w:tc>
        <w:tc>
          <w:tcPr>
            <w:tcW w:w="1385" w:type="dxa"/>
            <w:vAlign w:val="center"/>
          </w:tcPr>
          <w:p w14:paraId="0DF560BB" w14:textId="77777777" w:rsidR="00BA573B" w:rsidRDefault="00BA573B">
            <w:pPr>
              <w:widowControl w:val="0"/>
              <w:spacing w:line="240" w:lineRule="auto"/>
              <w:contextualSpacing/>
              <w:jc w:val="center"/>
              <w:rPr>
                <w:rFonts w:ascii="Arial" w:eastAsia="Times New Roman" w:hAnsi="Arial" w:cs="Arial"/>
                <w:i/>
                <w:iCs/>
                <w:lang w:eastAsia="lt-LT"/>
              </w:rPr>
            </w:pPr>
            <w:r>
              <w:rPr>
                <w:rFonts w:ascii="Arial" w:eastAsia="Times New Roman" w:hAnsi="Arial" w:cs="Arial"/>
                <w:i/>
                <w:iCs/>
                <w:lang w:eastAsia="lt-LT"/>
              </w:rPr>
              <w:t>9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198CB0DD" w14:textId="77777777" w:rsidR="00BA573B" w:rsidRDefault="00BA573B">
            <w:pPr>
              <w:widowControl w:val="0"/>
            </w:pPr>
          </w:p>
        </w:tc>
      </w:tr>
      <w:tr w:rsidR="00BA573B" w14:paraId="1AC7CE7F" w14:textId="77777777" w:rsidTr="00BA573B">
        <w:trPr>
          <w:trHeight w:val="1900"/>
        </w:trPr>
        <w:tc>
          <w:tcPr>
            <w:tcW w:w="495" w:type="dxa"/>
            <w:vAlign w:val="center"/>
          </w:tcPr>
          <w:p w14:paraId="08E9FD19" w14:textId="77777777" w:rsidR="00BA573B" w:rsidRDefault="00BA573B">
            <w:pPr>
              <w:widowControl w:val="0"/>
              <w:jc w:val="center"/>
              <w:rPr>
                <w:rFonts w:ascii="Arial" w:eastAsia="Times New Roman" w:hAnsi="Arial" w:cs="Arial"/>
                <w:lang w:eastAsia="lt-LT"/>
              </w:rPr>
            </w:pPr>
            <w:r>
              <w:rPr>
                <w:rFonts w:ascii="Arial" w:eastAsia="Times New Roman" w:hAnsi="Arial" w:cs="Arial"/>
                <w:lang w:eastAsia="lt-LT"/>
              </w:rPr>
              <w:t>1.</w:t>
            </w:r>
          </w:p>
        </w:tc>
        <w:tc>
          <w:tcPr>
            <w:tcW w:w="2044" w:type="dxa"/>
            <w:vAlign w:val="center"/>
          </w:tcPr>
          <w:p w14:paraId="139F521F" w14:textId="5FBB43F8" w:rsidR="00BA573B" w:rsidRDefault="00BA573B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Palangos</w:t>
            </w:r>
          </w:p>
        </w:tc>
        <w:tc>
          <w:tcPr>
            <w:tcW w:w="1188" w:type="dxa"/>
            <w:vAlign w:val="center"/>
          </w:tcPr>
          <w:p w14:paraId="621E1EEA" w14:textId="1EA149D8" w:rsidR="00BA573B" w:rsidRDefault="00BA573B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93</w:t>
            </w:r>
          </w:p>
        </w:tc>
        <w:tc>
          <w:tcPr>
            <w:tcW w:w="1563" w:type="dxa"/>
            <w:vAlign w:val="center"/>
          </w:tcPr>
          <w:p w14:paraId="3894E4EE" w14:textId="5681E9C0" w:rsidR="00BA573B" w:rsidRDefault="00BA573B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1c</w:t>
            </w:r>
          </w:p>
        </w:tc>
        <w:tc>
          <w:tcPr>
            <w:tcW w:w="2484" w:type="dxa"/>
            <w:vAlign w:val="center"/>
          </w:tcPr>
          <w:p w14:paraId="431F43D8" w14:textId="4B40A502" w:rsidR="00BA573B" w:rsidRPr="00AD644B" w:rsidRDefault="00BA573B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D644B">
              <w:rPr>
                <w:rFonts w:ascii="Arial" w:hAnsi="Arial" w:cs="Arial"/>
                <w:b/>
                <w:color w:val="242424"/>
                <w:shd w:val="clear" w:color="auto" w:fill="FFFFFF"/>
              </w:rPr>
              <w:t>Biologinės įvairovės palaikymo miško kirtimams su biomasės</w:t>
            </w:r>
            <w:r w:rsidRPr="00AD644B">
              <w:rPr>
                <w:rFonts w:ascii="Arial" w:hAnsi="Arial" w:cs="Arial"/>
                <w:b/>
                <w:color w:val="242424"/>
              </w:rPr>
              <w:br/>
            </w:r>
            <w:r w:rsidRPr="00AD644B">
              <w:rPr>
                <w:rFonts w:ascii="Arial" w:hAnsi="Arial" w:cs="Arial"/>
                <w:b/>
                <w:color w:val="242424"/>
                <w:shd w:val="clear" w:color="auto" w:fill="FFFFFF"/>
              </w:rPr>
              <w:t>išgabenimu</w:t>
            </w:r>
          </w:p>
        </w:tc>
        <w:tc>
          <w:tcPr>
            <w:tcW w:w="1537" w:type="dxa"/>
            <w:vAlign w:val="center"/>
          </w:tcPr>
          <w:p w14:paraId="217A96F4" w14:textId="7D5566F6" w:rsidR="00BA573B" w:rsidRDefault="00BA573B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0.4 ha </w:t>
            </w:r>
          </w:p>
        </w:tc>
        <w:tc>
          <w:tcPr>
            <w:tcW w:w="1857" w:type="dxa"/>
            <w:vAlign w:val="center"/>
          </w:tcPr>
          <w:p w14:paraId="76FDCE2D" w14:textId="5628A5E6" w:rsidR="00BA573B" w:rsidRPr="006178F9" w:rsidRDefault="00BA573B" w:rsidP="00F34A54">
            <w:pPr>
              <w:widowControl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629.23*0,8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lt-LT"/>
              </w:rPr>
              <w:t>=  503.38</w:t>
            </w:r>
          </w:p>
        </w:tc>
        <w:tc>
          <w:tcPr>
            <w:tcW w:w="1666" w:type="dxa"/>
            <w:vAlign w:val="center"/>
          </w:tcPr>
          <w:p w14:paraId="01DB95C1" w14:textId="34BDB8A6" w:rsidR="00BA573B" w:rsidRDefault="00BA573B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lang w:val="en-US"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val="en-US" w:eastAsia="lt-LT"/>
              </w:rPr>
              <w:t>2025.09.01-10.10</w:t>
            </w:r>
          </w:p>
        </w:tc>
        <w:tc>
          <w:tcPr>
            <w:tcW w:w="1385" w:type="dxa"/>
            <w:vAlign w:val="center"/>
          </w:tcPr>
          <w:p w14:paraId="600CB4E6" w14:textId="7971452F" w:rsidR="00BA573B" w:rsidRDefault="00BA573B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lang w:val="en-US"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val="en-US" w:eastAsia="lt-LT"/>
              </w:rPr>
              <w:t>201.35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6284C6B4" w14:textId="77777777" w:rsidR="00BA573B" w:rsidRDefault="00BA573B">
            <w:pPr>
              <w:widowControl w:val="0"/>
            </w:pPr>
          </w:p>
        </w:tc>
      </w:tr>
      <w:tr w:rsidR="00BA573B" w14:paraId="36648CDC" w14:textId="77777777" w:rsidTr="00BA573B">
        <w:trPr>
          <w:trHeight w:val="1900"/>
        </w:trPr>
        <w:tc>
          <w:tcPr>
            <w:tcW w:w="495" w:type="dxa"/>
            <w:vAlign w:val="center"/>
          </w:tcPr>
          <w:p w14:paraId="57600D2F" w14:textId="3DD379F9" w:rsidR="00BA573B" w:rsidRDefault="00BA573B" w:rsidP="00BA573B">
            <w:pPr>
              <w:widowControl w:val="0"/>
              <w:jc w:val="center"/>
              <w:rPr>
                <w:rFonts w:ascii="Arial" w:eastAsia="Times New Roman" w:hAnsi="Arial" w:cs="Arial"/>
                <w:lang w:eastAsia="lt-LT"/>
              </w:rPr>
            </w:pPr>
            <w:r>
              <w:rPr>
                <w:rFonts w:ascii="Arial" w:eastAsia="Times New Roman" w:hAnsi="Arial" w:cs="Arial"/>
                <w:lang w:eastAsia="lt-LT"/>
              </w:rPr>
              <w:lastRenderedPageBreak/>
              <w:t>2.</w:t>
            </w:r>
          </w:p>
        </w:tc>
        <w:tc>
          <w:tcPr>
            <w:tcW w:w="2044" w:type="dxa"/>
            <w:vAlign w:val="center"/>
          </w:tcPr>
          <w:p w14:paraId="1AE6B43F" w14:textId="73ACA1DC" w:rsidR="00BA573B" w:rsidRDefault="00BA573B" w:rsidP="00BA573B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Palangos</w:t>
            </w:r>
          </w:p>
        </w:tc>
        <w:tc>
          <w:tcPr>
            <w:tcW w:w="1188" w:type="dxa"/>
            <w:vAlign w:val="center"/>
          </w:tcPr>
          <w:p w14:paraId="79098F04" w14:textId="7C881CA0" w:rsidR="00BA573B" w:rsidRDefault="00BA573B" w:rsidP="00BA573B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93</w:t>
            </w:r>
          </w:p>
        </w:tc>
        <w:tc>
          <w:tcPr>
            <w:tcW w:w="1563" w:type="dxa"/>
            <w:vAlign w:val="center"/>
          </w:tcPr>
          <w:p w14:paraId="7EC07D97" w14:textId="1E16E048" w:rsidR="00BA573B" w:rsidRDefault="00BA573B" w:rsidP="00BA573B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1c</w:t>
            </w:r>
          </w:p>
        </w:tc>
        <w:tc>
          <w:tcPr>
            <w:tcW w:w="2484" w:type="dxa"/>
            <w:vAlign w:val="center"/>
          </w:tcPr>
          <w:p w14:paraId="399F14D9" w14:textId="15262F49" w:rsidR="00BA573B" w:rsidRPr="00AD644B" w:rsidRDefault="00BA573B" w:rsidP="00BA573B">
            <w:pPr>
              <w:widowControl w:val="0"/>
              <w:jc w:val="center"/>
              <w:rPr>
                <w:rFonts w:ascii="Arial" w:hAnsi="Arial" w:cs="Arial"/>
                <w:b/>
                <w:color w:val="242424"/>
                <w:shd w:val="clear" w:color="auto" w:fill="FFFFFF"/>
              </w:rPr>
            </w:pPr>
            <w:r w:rsidRPr="00AD644B">
              <w:rPr>
                <w:rFonts w:ascii="Arial" w:hAnsi="Arial" w:cs="Arial"/>
                <w:b/>
                <w:color w:val="242424"/>
                <w:shd w:val="clear" w:color="auto" w:fill="FFFFFF"/>
              </w:rPr>
              <w:t>Biologinės įvairovės palaikymo miško kirtimams su biomasės</w:t>
            </w:r>
            <w:r w:rsidRPr="00AD644B">
              <w:rPr>
                <w:rFonts w:ascii="Arial" w:hAnsi="Arial" w:cs="Arial"/>
                <w:b/>
                <w:color w:val="242424"/>
              </w:rPr>
              <w:br/>
            </w:r>
            <w:r w:rsidRPr="00AD644B">
              <w:rPr>
                <w:rFonts w:ascii="Arial" w:hAnsi="Arial" w:cs="Arial"/>
                <w:b/>
                <w:color w:val="242424"/>
                <w:shd w:val="clear" w:color="auto" w:fill="FFFFFF"/>
              </w:rPr>
              <w:t>išgabenimu</w:t>
            </w:r>
          </w:p>
        </w:tc>
        <w:tc>
          <w:tcPr>
            <w:tcW w:w="1537" w:type="dxa"/>
            <w:vAlign w:val="center"/>
          </w:tcPr>
          <w:p w14:paraId="26EFA093" w14:textId="2BFC8D7E" w:rsidR="00BA573B" w:rsidRDefault="00BA573B" w:rsidP="00BA573B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0.2 ha</w:t>
            </w:r>
          </w:p>
        </w:tc>
        <w:tc>
          <w:tcPr>
            <w:tcW w:w="1857" w:type="dxa"/>
            <w:vAlign w:val="center"/>
          </w:tcPr>
          <w:p w14:paraId="51EFF5C7" w14:textId="581DDF00" w:rsidR="00BA573B" w:rsidRDefault="00BA573B" w:rsidP="00BA573B">
            <w:pPr>
              <w:widowControl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629.23*1.0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lt-LT"/>
              </w:rPr>
              <w:t xml:space="preserve">= 629.23 </w:t>
            </w:r>
          </w:p>
        </w:tc>
        <w:tc>
          <w:tcPr>
            <w:tcW w:w="1666" w:type="dxa"/>
            <w:vAlign w:val="center"/>
          </w:tcPr>
          <w:p w14:paraId="7DB4ACFB" w14:textId="23B86A52" w:rsidR="00BA573B" w:rsidRDefault="00BA573B" w:rsidP="00BA573B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lang w:val="en-US"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val="en-US" w:eastAsia="lt-LT"/>
              </w:rPr>
              <w:t>2025.09.01-10.10</w:t>
            </w:r>
          </w:p>
        </w:tc>
        <w:tc>
          <w:tcPr>
            <w:tcW w:w="1385" w:type="dxa"/>
            <w:vAlign w:val="center"/>
          </w:tcPr>
          <w:p w14:paraId="175D0349" w14:textId="5AE81AC2" w:rsidR="00BA573B" w:rsidRDefault="00BA573B" w:rsidP="00BA573B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lang w:val="en-US"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val="en-US" w:eastAsia="lt-LT"/>
              </w:rPr>
              <w:t>125.85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6653C2C9" w14:textId="77777777" w:rsidR="00BA573B" w:rsidRDefault="00BA573B" w:rsidP="00BA573B">
            <w:pPr>
              <w:widowControl w:val="0"/>
            </w:pPr>
          </w:p>
        </w:tc>
      </w:tr>
      <w:tr w:rsidR="00BA573B" w14:paraId="788EB6A1" w14:textId="77777777" w:rsidTr="00BA573B">
        <w:trPr>
          <w:trHeight w:val="465"/>
        </w:trPr>
        <w:tc>
          <w:tcPr>
            <w:tcW w:w="495" w:type="dxa"/>
            <w:vAlign w:val="center"/>
          </w:tcPr>
          <w:p w14:paraId="7E498F36" w14:textId="319676F4" w:rsidR="00BA573B" w:rsidRDefault="00BA573B" w:rsidP="00BA573B">
            <w:pPr>
              <w:widowControl w:val="0"/>
              <w:jc w:val="center"/>
              <w:rPr>
                <w:rFonts w:ascii="Arial" w:eastAsia="Times New Roman" w:hAnsi="Arial" w:cs="Arial"/>
                <w:lang w:eastAsia="lt-LT"/>
              </w:rPr>
            </w:pPr>
            <w:r>
              <w:rPr>
                <w:rFonts w:ascii="Arial" w:eastAsia="Times New Roman" w:hAnsi="Arial" w:cs="Arial"/>
                <w:lang w:eastAsia="lt-LT"/>
              </w:rPr>
              <w:t>3.</w:t>
            </w:r>
          </w:p>
        </w:tc>
        <w:tc>
          <w:tcPr>
            <w:tcW w:w="2044" w:type="dxa"/>
            <w:vAlign w:val="center"/>
          </w:tcPr>
          <w:p w14:paraId="670809D8" w14:textId="1A289A22" w:rsidR="00BA573B" w:rsidRDefault="00BA573B" w:rsidP="00BA573B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Palangos</w:t>
            </w:r>
          </w:p>
        </w:tc>
        <w:tc>
          <w:tcPr>
            <w:tcW w:w="1188" w:type="dxa"/>
            <w:vAlign w:val="center"/>
          </w:tcPr>
          <w:p w14:paraId="3A6E8DCB" w14:textId="426F75A6" w:rsidR="00BA573B" w:rsidRDefault="00BA573B" w:rsidP="00BA573B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105</w:t>
            </w:r>
          </w:p>
        </w:tc>
        <w:tc>
          <w:tcPr>
            <w:tcW w:w="1563" w:type="dxa"/>
            <w:vAlign w:val="center"/>
          </w:tcPr>
          <w:p w14:paraId="3E4274EB" w14:textId="30A1DA41" w:rsidR="00BA573B" w:rsidRDefault="00BA573B" w:rsidP="00BA573B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10; 30</w:t>
            </w:r>
          </w:p>
        </w:tc>
        <w:tc>
          <w:tcPr>
            <w:tcW w:w="2484" w:type="dxa"/>
            <w:vAlign w:val="center"/>
          </w:tcPr>
          <w:p w14:paraId="168C42DA" w14:textId="6F2FAC14" w:rsidR="00BA573B" w:rsidRDefault="00BA573B" w:rsidP="00BA573B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-||-</w:t>
            </w:r>
          </w:p>
        </w:tc>
        <w:tc>
          <w:tcPr>
            <w:tcW w:w="1537" w:type="dxa"/>
            <w:vAlign w:val="center"/>
          </w:tcPr>
          <w:p w14:paraId="1DED52C1" w14:textId="7543F1A4" w:rsidR="00BA573B" w:rsidRDefault="00BA573B" w:rsidP="00BA573B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6.8 ha</w:t>
            </w:r>
          </w:p>
        </w:tc>
        <w:tc>
          <w:tcPr>
            <w:tcW w:w="1857" w:type="dxa"/>
            <w:vAlign w:val="center"/>
          </w:tcPr>
          <w:p w14:paraId="348C7A60" w14:textId="76A3AD83" w:rsidR="00BA573B" w:rsidRPr="006178F9" w:rsidRDefault="00BA573B" w:rsidP="00BA573B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629.23</w:t>
            </w:r>
            <w:r w:rsidRPr="006178F9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*</w:t>
            </w:r>
            <w:r w:rsidRPr="006178F9">
              <w:rPr>
                <w:rFonts w:ascii="Arial" w:eastAsia="Times New Roman" w:hAnsi="Arial" w:cs="Arial"/>
                <w:sz w:val="20"/>
                <w:szCs w:val="20"/>
                <w:lang w:val="en-US" w:eastAsia="lt-LT"/>
              </w:rPr>
              <w:t xml:space="preserve">0,8=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lt-LT"/>
              </w:rPr>
              <w:t>503.38</w:t>
            </w:r>
          </w:p>
        </w:tc>
        <w:tc>
          <w:tcPr>
            <w:tcW w:w="1666" w:type="dxa"/>
            <w:vAlign w:val="center"/>
          </w:tcPr>
          <w:p w14:paraId="0C3F7A90" w14:textId="70D576C2" w:rsidR="00BA573B" w:rsidRDefault="00BA573B" w:rsidP="00BA573B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val="en-US" w:eastAsia="lt-LT"/>
              </w:rPr>
              <w:t>2025.09.01-10.10</w:t>
            </w:r>
          </w:p>
        </w:tc>
        <w:tc>
          <w:tcPr>
            <w:tcW w:w="1385" w:type="dxa"/>
            <w:vAlign w:val="center"/>
          </w:tcPr>
          <w:p w14:paraId="7A4D96F0" w14:textId="3D75D62E" w:rsidR="00BA573B" w:rsidRDefault="00BA573B" w:rsidP="00BA573B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lang w:val="en-US"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val="en-US" w:eastAsia="lt-LT"/>
              </w:rPr>
              <w:t>3422.98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0DA470F9" w14:textId="77777777" w:rsidR="00BA573B" w:rsidRDefault="00BA573B" w:rsidP="00BA573B">
            <w:pPr>
              <w:widowControl w:val="0"/>
            </w:pPr>
          </w:p>
        </w:tc>
      </w:tr>
      <w:tr w:rsidR="00BA573B" w14:paraId="249F8A19" w14:textId="77777777" w:rsidTr="00BA573B">
        <w:trPr>
          <w:trHeight w:val="465"/>
        </w:trPr>
        <w:tc>
          <w:tcPr>
            <w:tcW w:w="495" w:type="dxa"/>
            <w:vAlign w:val="center"/>
          </w:tcPr>
          <w:p w14:paraId="665926AC" w14:textId="0237D3CA" w:rsidR="00BA573B" w:rsidRDefault="00BA573B" w:rsidP="00BA573B">
            <w:pPr>
              <w:widowControl w:val="0"/>
              <w:jc w:val="center"/>
              <w:rPr>
                <w:rFonts w:ascii="Arial" w:eastAsia="Times New Roman" w:hAnsi="Arial" w:cs="Arial"/>
                <w:lang w:eastAsia="lt-LT"/>
              </w:rPr>
            </w:pPr>
            <w:r>
              <w:rPr>
                <w:rFonts w:ascii="Arial" w:eastAsia="Times New Roman" w:hAnsi="Arial" w:cs="Arial"/>
                <w:lang w:eastAsia="lt-LT"/>
              </w:rPr>
              <w:t>4.</w:t>
            </w:r>
          </w:p>
        </w:tc>
        <w:tc>
          <w:tcPr>
            <w:tcW w:w="2044" w:type="dxa"/>
            <w:vAlign w:val="center"/>
          </w:tcPr>
          <w:p w14:paraId="052D88B4" w14:textId="1E746E4E" w:rsidR="00BA573B" w:rsidRDefault="00BA573B" w:rsidP="00BA573B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Palangos</w:t>
            </w:r>
          </w:p>
        </w:tc>
        <w:tc>
          <w:tcPr>
            <w:tcW w:w="1188" w:type="dxa"/>
            <w:vAlign w:val="center"/>
          </w:tcPr>
          <w:p w14:paraId="00B20C8F" w14:textId="08A79EDA" w:rsidR="00BA573B" w:rsidRDefault="00BA573B" w:rsidP="00BA573B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105</w:t>
            </w:r>
          </w:p>
        </w:tc>
        <w:tc>
          <w:tcPr>
            <w:tcW w:w="1563" w:type="dxa"/>
            <w:vAlign w:val="center"/>
          </w:tcPr>
          <w:p w14:paraId="49988298" w14:textId="25A59756" w:rsidR="00BA573B" w:rsidRDefault="00BA573B" w:rsidP="00BA573B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30</w:t>
            </w:r>
          </w:p>
        </w:tc>
        <w:tc>
          <w:tcPr>
            <w:tcW w:w="2484" w:type="dxa"/>
            <w:vAlign w:val="center"/>
          </w:tcPr>
          <w:p w14:paraId="7AD6E758" w14:textId="0278F475" w:rsidR="00BA573B" w:rsidRDefault="00BA573B" w:rsidP="00BA573B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-||-</w:t>
            </w:r>
          </w:p>
        </w:tc>
        <w:tc>
          <w:tcPr>
            <w:tcW w:w="1537" w:type="dxa"/>
            <w:vAlign w:val="center"/>
          </w:tcPr>
          <w:p w14:paraId="21761661" w14:textId="7483710A" w:rsidR="00BA573B" w:rsidRDefault="00BA573B" w:rsidP="00BA573B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4.6 ha</w:t>
            </w:r>
          </w:p>
        </w:tc>
        <w:tc>
          <w:tcPr>
            <w:tcW w:w="1857" w:type="dxa"/>
            <w:vAlign w:val="center"/>
          </w:tcPr>
          <w:p w14:paraId="4A454102" w14:textId="59569B76" w:rsidR="00BA573B" w:rsidRDefault="00BA573B" w:rsidP="00BA573B">
            <w:pPr>
              <w:widowControl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629.23*1.0= 629.23</w:t>
            </w:r>
          </w:p>
        </w:tc>
        <w:tc>
          <w:tcPr>
            <w:tcW w:w="1666" w:type="dxa"/>
            <w:vAlign w:val="center"/>
          </w:tcPr>
          <w:p w14:paraId="5DDBC54A" w14:textId="5777A316" w:rsidR="00BA573B" w:rsidRDefault="00BA573B" w:rsidP="00BA573B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lang w:val="en-US"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val="en-US" w:eastAsia="lt-LT"/>
              </w:rPr>
              <w:t>2025.09.01-10.10</w:t>
            </w:r>
          </w:p>
        </w:tc>
        <w:tc>
          <w:tcPr>
            <w:tcW w:w="1385" w:type="dxa"/>
            <w:vAlign w:val="center"/>
          </w:tcPr>
          <w:p w14:paraId="532C805F" w14:textId="49DB0620" w:rsidR="00BA573B" w:rsidRDefault="00BA573B" w:rsidP="00BA573B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lang w:val="en-US"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val="en-US" w:eastAsia="lt-LT"/>
              </w:rPr>
              <w:t>2894.46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6D45AA34" w14:textId="77777777" w:rsidR="00BA573B" w:rsidRDefault="00BA573B" w:rsidP="00BA573B">
            <w:pPr>
              <w:widowControl w:val="0"/>
            </w:pPr>
          </w:p>
        </w:tc>
      </w:tr>
      <w:tr w:rsidR="00BA573B" w14:paraId="4BE581A2" w14:textId="77777777" w:rsidTr="00BA573B">
        <w:trPr>
          <w:trHeight w:val="396"/>
        </w:trPr>
        <w:tc>
          <w:tcPr>
            <w:tcW w:w="495" w:type="dxa"/>
            <w:vAlign w:val="center"/>
          </w:tcPr>
          <w:p w14:paraId="160124D8" w14:textId="14776132" w:rsidR="00BA573B" w:rsidRDefault="00BA573B" w:rsidP="00BA573B">
            <w:pPr>
              <w:widowControl w:val="0"/>
              <w:jc w:val="center"/>
              <w:rPr>
                <w:rFonts w:ascii="Arial" w:eastAsia="Times New Roman" w:hAnsi="Arial" w:cs="Arial"/>
                <w:lang w:eastAsia="lt-LT"/>
              </w:rPr>
            </w:pPr>
          </w:p>
        </w:tc>
        <w:tc>
          <w:tcPr>
            <w:tcW w:w="2044" w:type="dxa"/>
            <w:vAlign w:val="center"/>
          </w:tcPr>
          <w:p w14:paraId="44EF2ABD" w14:textId="019A3888" w:rsidR="00BA573B" w:rsidRDefault="00BA573B" w:rsidP="00BA573B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1188" w:type="dxa"/>
            <w:vAlign w:val="center"/>
          </w:tcPr>
          <w:p w14:paraId="26477E50" w14:textId="4C909B4F" w:rsidR="00BA573B" w:rsidRDefault="00BA573B" w:rsidP="00BA573B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1563" w:type="dxa"/>
            <w:vAlign w:val="center"/>
          </w:tcPr>
          <w:p w14:paraId="1FC57AE3" w14:textId="27CB26F3" w:rsidR="00BA573B" w:rsidRDefault="00BA573B" w:rsidP="00BA573B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2484" w:type="dxa"/>
            <w:vAlign w:val="center"/>
          </w:tcPr>
          <w:p w14:paraId="7608164D" w14:textId="22BCAC0C" w:rsidR="00BA573B" w:rsidRDefault="00BA573B" w:rsidP="00BA573B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VISO:</w:t>
            </w:r>
          </w:p>
        </w:tc>
        <w:tc>
          <w:tcPr>
            <w:tcW w:w="1537" w:type="dxa"/>
            <w:vAlign w:val="center"/>
          </w:tcPr>
          <w:p w14:paraId="2F4C7EE3" w14:textId="64910AB7" w:rsidR="00BA573B" w:rsidRDefault="00BA573B" w:rsidP="00BA573B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12.0 ha</w:t>
            </w:r>
          </w:p>
        </w:tc>
        <w:tc>
          <w:tcPr>
            <w:tcW w:w="1857" w:type="dxa"/>
            <w:vAlign w:val="center"/>
          </w:tcPr>
          <w:p w14:paraId="24AC8822" w14:textId="04065291" w:rsidR="00BA573B" w:rsidRPr="006178F9" w:rsidRDefault="00BA573B" w:rsidP="00BA573B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1666" w:type="dxa"/>
            <w:vAlign w:val="center"/>
          </w:tcPr>
          <w:p w14:paraId="09EF46A3" w14:textId="123E8879" w:rsidR="00BA573B" w:rsidRDefault="00BA573B" w:rsidP="00BA573B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1385" w:type="dxa"/>
            <w:vAlign w:val="center"/>
          </w:tcPr>
          <w:p w14:paraId="3B759D3A" w14:textId="59DD1A15" w:rsidR="00BA573B" w:rsidRDefault="00BA573B" w:rsidP="00BA573B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lang w:val="en-US" w:eastAsia="lt-LT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2A1D94E3" w14:textId="77777777" w:rsidR="00BA573B" w:rsidRDefault="00BA573B" w:rsidP="00BA573B">
            <w:pPr>
              <w:widowControl w:val="0"/>
            </w:pPr>
          </w:p>
        </w:tc>
      </w:tr>
      <w:tr w:rsidR="00BA573B" w14:paraId="7E3F3A1B" w14:textId="77777777" w:rsidTr="00BA573B">
        <w:trPr>
          <w:trHeight w:val="384"/>
        </w:trPr>
        <w:tc>
          <w:tcPr>
            <w:tcW w:w="495" w:type="dxa"/>
            <w:vAlign w:val="center"/>
          </w:tcPr>
          <w:p w14:paraId="3EAB1465" w14:textId="3A9240E6" w:rsidR="00BA573B" w:rsidRDefault="00BA573B" w:rsidP="00BA573B">
            <w:pPr>
              <w:widowControl w:val="0"/>
              <w:jc w:val="center"/>
              <w:rPr>
                <w:rFonts w:ascii="Arial" w:eastAsia="Times New Roman" w:hAnsi="Arial" w:cs="Arial"/>
                <w:lang w:eastAsia="lt-LT"/>
              </w:rPr>
            </w:pPr>
          </w:p>
        </w:tc>
        <w:tc>
          <w:tcPr>
            <w:tcW w:w="2044" w:type="dxa"/>
            <w:vAlign w:val="center"/>
          </w:tcPr>
          <w:p w14:paraId="443A39C9" w14:textId="3519D1CC" w:rsidR="00BA573B" w:rsidRDefault="00BA573B" w:rsidP="00BA573B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1188" w:type="dxa"/>
            <w:vAlign w:val="center"/>
          </w:tcPr>
          <w:p w14:paraId="08C7BEB9" w14:textId="21466D69" w:rsidR="00BA573B" w:rsidRDefault="00BA573B" w:rsidP="00BA573B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1563" w:type="dxa"/>
            <w:vAlign w:val="center"/>
          </w:tcPr>
          <w:p w14:paraId="71EC657E" w14:textId="249AF2B9" w:rsidR="00BA573B" w:rsidRDefault="00BA573B" w:rsidP="00BA573B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7544" w:type="dxa"/>
            <w:gridSpan w:val="4"/>
            <w:vAlign w:val="center"/>
          </w:tcPr>
          <w:p w14:paraId="27DB1B69" w14:textId="1B789027" w:rsidR="00BA573B" w:rsidRDefault="00BA573B" w:rsidP="00BA573B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hAnsi="Arial" w:cs="Arial"/>
                <w:b/>
                <w:bCs/>
              </w:rPr>
              <w:t>BENDRA UŽSAKYMO KAINA BE PVM:</w:t>
            </w:r>
          </w:p>
        </w:tc>
        <w:tc>
          <w:tcPr>
            <w:tcW w:w="1385" w:type="dxa"/>
            <w:vAlign w:val="center"/>
          </w:tcPr>
          <w:p w14:paraId="1BB745E4" w14:textId="573E0330" w:rsidR="00BA573B" w:rsidRDefault="00BA573B" w:rsidP="00BA573B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lang w:val="en-US"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val="en-US" w:eastAsia="lt-LT"/>
              </w:rPr>
              <w:t>6644.64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6100FEE3" w14:textId="77777777" w:rsidR="00BA573B" w:rsidRDefault="00BA573B" w:rsidP="00BA573B">
            <w:pPr>
              <w:widowControl w:val="0"/>
              <w:jc w:val="center"/>
              <w:rPr>
                <w:rFonts w:ascii="Arial" w:eastAsia="Times New Roman" w:hAnsi="Arial" w:cs="Arial"/>
                <w:lang w:eastAsia="lt-LT"/>
              </w:rPr>
            </w:pPr>
          </w:p>
        </w:tc>
      </w:tr>
    </w:tbl>
    <w:p w14:paraId="73F11E47" w14:textId="77777777" w:rsidR="00364E7F" w:rsidRDefault="00560314">
      <w:pPr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*7 ir 9 stulpeliai užpildomi suderinus su Paslaugų teikėju.</w:t>
      </w:r>
    </w:p>
    <w:p w14:paraId="04236FED" w14:textId="77777777" w:rsidR="00364E7F" w:rsidRDefault="00364E7F">
      <w:pPr>
        <w:jc w:val="both"/>
        <w:rPr>
          <w:rFonts w:ascii="Arial" w:hAnsi="Arial" w:cs="Arial"/>
          <w:b/>
          <w:bCs/>
          <w:sz w:val="24"/>
          <w:szCs w:val="24"/>
        </w:rPr>
      </w:pPr>
    </w:p>
    <w:sectPr w:rsidR="00364E7F">
      <w:pgSz w:w="16838" w:h="11906" w:orient="landscape"/>
      <w:pgMar w:top="1440" w:right="1440" w:bottom="1440" w:left="1440" w:header="0" w:footer="0" w:gutter="0"/>
      <w:cols w:space="1296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urga Stonienė  | VMU">
    <w15:presenceInfo w15:providerId="AD" w15:userId="S::Jurga.Stoniene@vmu.lt::fa0e3eda-64d5-47b8-93ca-45d5bdcba5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autoHyphenation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4E7F"/>
    <w:rsid w:val="0004473C"/>
    <w:rsid w:val="00157391"/>
    <w:rsid w:val="0018005B"/>
    <w:rsid w:val="00364E7F"/>
    <w:rsid w:val="004B5C09"/>
    <w:rsid w:val="00560314"/>
    <w:rsid w:val="0060285E"/>
    <w:rsid w:val="006178F9"/>
    <w:rsid w:val="007460BE"/>
    <w:rsid w:val="008A4E5D"/>
    <w:rsid w:val="0097764A"/>
    <w:rsid w:val="009828B5"/>
    <w:rsid w:val="00994EB9"/>
    <w:rsid w:val="00A839EB"/>
    <w:rsid w:val="00AD644B"/>
    <w:rsid w:val="00BA573B"/>
    <w:rsid w:val="00C1207A"/>
    <w:rsid w:val="00C54743"/>
    <w:rsid w:val="00D1005F"/>
    <w:rsid w:val="00D13826"/>
    <w:rsid w:val="00D7794B"/>
    <w:rsid w:val="00D95251"/>
    <w:rsid w:val="00F06555"/>
    <w:rsid w:val="00F3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488E8"/>
  <w15:docId w15:val="{48E14335-72E4-4EB2-9C05-7434346EA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D0219"/>
    <w:pPr>
      <w:spacing w:line="360" w:lineRule="auto"/>
    </w:pPr>
    <w:rPr>
      <w:rFonts w:cs="Times New Roman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BD02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BD02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BD02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rsid w:val="00BD021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sDiagrama">
    <w:name w:val="Antraštės Diagrama"/>
    <w:basedOn w:val="Numatytasispastraiposriftas"/>
    <w:link w:val="Antrats"/>
    <w:uiPriority w:val="99"/>
    <w:qFormat/>
    <w:rsid w:val="00BD0219"/>
    <w:rPr>
      <w:rFonts w:ascii="Calibri" w:eastAsia="Calibri" w:hAnsi="Calibri" w:cs="Times New Roman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BD0219"/>
    <w:rPr>
      <w:rFonts w:ascii="Calibri" w:eastAsia="Calibri" w:hAnsi="Calibri" w:cs="Times New Roman"/>
    </w:rPr>
  </w:style>
  <w:style w:type="character" w:customStyle="1" w:styleId="Antrat1Diagrama">
    <w:name w:val="Antraštė 1 Diagrama"/>
    <w:basedOn w:val="Numatytasispastraiposriftas"/>
    <w:link w:val="Antrat1"/>
    <w:uiPriority w:val="9"/>
    <w:qFormat/>
    <w:rsid w:val="00BD02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2Diagrama">
    <w:name w:val="Antraštė 2 Diagrama"/>
    <w:basedOn w:val="Numatytasispastraiposriftas"/>
    <w:link w:val="Antrat2"/>
    <w:uiPriority w:val="9"/>
    <w:qFormat/>
    <w:rsid w:val="00BD02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ntrat3Diagrama">
    <w:name w:val="Antraštė 3 Diagrama"/>
    <w:basedOn w:val="Numatytasispastraiposriftas"/>
    <w:link w:val="Antrat3"/>
    <w:uiPriority w:val="9"/>
    <w:qFormat/>
    <w:rsid w:val="00BD021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"/>
    <w:qFormat/>
    <w:rsid w:val="00BD021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PavadinimasDiagrama">
    <w:name w:val="Pavadinimas Diagrama"/>
    <w:basedOn w:val="Numatytasispastraiposriftas"/>
    <w:link w:val="Pavadinimas"/>
    <w:uiPriority w:val="10"/>
    <w:qFormat/>
    <w:rsid w:val="00BD0219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styleId="Vietosrezervavimoenklotekstas">
    <w:name w:val="Placeholder Text"/>
    <w:basedOn w:val="Numatytasispastraiposriftas"/>
    <w:uiPriority w:val="99"/>
    <w:semiHidden/>
    <w:qFormat/>
    <w:rsid w:val="003E35D6"/>
    <w:rPr>
      <w:color w:val="808080"/>
    </w:rPr>
  </w:style>
  <w:style w:type="character" w:styleId="Komentaronuoroda">
    <w:name w:val="annotation reference"/>
    <w:basedOn w:val="Numatytasispastraiposriftas"/>
    <w:uiPriority w:val="99"/>
    <w:semiHidden/>
    <w:unhideWhenUsed/>
    <w:qFormat/>
    <w:rsid w:val="002E4557"/>
    <w:rPr>
      <w:sz w:val="16"/>
      <w:szCs w:val="16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qFormat/>
    <w:rsid w:val="002E4557"/>
    <w:rPr>
      <w:rFonts w:ascii="Calibri" w:eastAsia="Calibri" w:hAnsi="Calibri" w:cs="Times New Roman"/>
      <w:sz w:val="20"/>
      <w:szCs w:val="20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qFormat/>
    <w:rsid w:val="002E455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qFormat/>
    <w:rsid w:val="002E4557"/>
    <w:rPr>
      <w:rFonts w:ascii="Segoe UI" w:eastAsia="Calibri" w:hAnsi="Segoe UI" w:cs="Segoe UI"/>
      <w:sz w:val="18"/>
      <w:szCs w:val="18"/>
    </w:rPr>
  </w:style>
  <w:style w:type="character" w:customStyle="1" w:styleId="Eiluinumeravimas">
    <w:name w:val="Eilučių numeravimas"/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  <w:rPr>
      <w:rFonts w:cs="Lucida Sans"/>
    </w:rPr>
  </w:style>
  <w:style w:type="paragraph" w:customStyle="1" w:styleId="Rodykl">
    <w:name w:val="Rodyklė"/>
    <w:basedOn w:val="prastasis"/>
    <w:qFormat/>
    <w:pPr>
      <w:suppressLineNumbers/>
    </w:pPr>
    <w:rPr>
      <w:rFonts w:cs="Lucida Sans"/>
    </w:rPr>
  </w:style>
  <w:style w:type="paragraph" w:customStyle="1" w:styleId="Puslapinantratirporat">
    <w:name w:val="Puslapinė antraštė ir poraštė"/>
    <w:basedOn w:val="prastasis"/>
    <w:qFormat/>
  </w:style>
  <w:style w:type="paragraph" w:styleId="Antrats">
    <w:name w:val="header"/>
    <w:basedOn w:val="prastasis"/>
    <w:link w:val="AntratsDiagrama"/>
    <w:uiPriority w:val="99"/>
    <w:unhideWhenUsed/>
    <w:rsid w:val="00BD0219"/>
    <w:pPr>
      <w:tabs>
        <w:tab w:val="center" w:pos="4513"/>
        <w:tab w:val="right" w:pos="9026"/>
      </w:tabs>
      <w:spacing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BD0219"/>
    <w:pPr>
      <w:tabs>
        <w:tab w:val="center" w:pos="4513"/>
        <w:tab w:val="right" w:pos="9026"/>
      </w:tabs>
      <w:spacing w:line="240" w:lineRule="auto"/>
    </w:pPr>
  </w:style>
  <w:style w:type="paragraph" w:styleId="Betarp">
    <w:name w:val="No Spacing"/>
    <w:uiPriority w:val="1"/>
    <w:qFormat/>
    <w:rsid w:val="00BD0219"/>
    <w:rPr>
      <w:rFonts w:cs="Times New Roman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BD0219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customStyle="1" w:styleId="Tekstas">
    <w:name w:val="Tekstas"/>
    <w:basedOn w:val="prastasis"/>
    <w:qFormat/>
    <w:rsid w:val="003E35D6"/>
    <w:pPr>
      <w:spacing w:line="24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qFormat/>
    <w:rsid w:val="002E4557"/>
    <w:pPr>
      <w:spacing w:line="240" w:lineRule="auto"/>
    </w:pPr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qFormat/>
    <w:rsid w:val="002E4557"/>
    <w:rPr>
      <w:b/>
      <w:bCs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qFormat/>
    <w:rsid w:val="002E4557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Pataisymai">
    <w:name w:val="Revision"/>
    <w:uiPriority w:val="99"/>
    <w:semiHidden/>
    <w:qFormat/>
    <w:rsid w:val="00EF6EF4"/>
    <w:rPr>
      <w:rFonts w:cs="Times New Roman"/>
    </w:rPr>
  </w:style>
  <w:style w:type="paragraph" w:customStyle="1" w:styleId="Lentelsturinys">
    <w:name w:val="Lentelės turinys"/>
    <w:basedOn w:val="prastasis"/>
    <w:qFormat/>
    <w:pPr>
      <w:widowControl w:val="0"/>
      <w:suppressLineNumbers/>
    </w:pPr>
  </w:style>
  <w:style w:type="paragraph" w:customStyle="1" w:styleId="Lentelsantrat">
    <w:name w:val="Lentelės antraštė"/>
    <w:basedOn w:val="Lentelsturinys"/>
    <w:qFormat/>
    <w:pPr>
      <w:jc w:val="center"/>
    </w:pPr>
    <w:rPr>
      <w:b/>
      <w:bCs/>
    </w:rPr>
  </w:style>
  <w:style w:type="table" w:styleId="Lentelstinklelis">
    <w:name w:val="Table Grid"/>
    <w:basedOn w:val="prastojilentel"/>
    <w:uiPriority w:val="39"/>
    <w:rsid w:val="00D60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51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25DAFFB0DA74D6E8C984C3B13A03F9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A7A126A-7B47-4AFD-A4B0-0CA852C06EEE}"/>
      </w:docPartPr>
      <w:docPartBody>
        <w:p w:rsidR="00AC3E8D" w:rsidRDefault="002565A5" w:rsidP="002565A5">
          <w:pPr>
            <w:pStyle w:val="225DAFFB0DA74D6E8C984C3B13A03F9F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9CA4D87AEF524C22A44E18E00AEDEAF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F4AD9DB-713C-4EBA-9664-E3A6E02BFA52}"/>
      </w:docPartPr>
      <w:docPartBody>
        <w:p w:rsidR="00AC3E8D" w:rsidRDefault="002565A5" w:rsidP="002565A5">
          <w:pPr>
            <w:pStyle w:val="9CA4D87AEF524C22A44E18E00AEDEAF7"/>
          </w:pPr>
          <w:r w:rsidRPr="00EB76EE">
            <w:rPr>
              <w:rStyle w:val="Vietosrezervavimoenklotekstas"/>
              <w:color w:val="92D050"/>
            </w:rPr>
            <w:t>Norėdami įvesti tekstą, spustelėkite arba bakstelėkite čia.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5A5"/>
    <w:rsid w:val="00064CDC"/>
    <w:rsid w:val="00121F12"/>
    <w:rsid w:val="001C136A"/>
    <w:rsid w:val="001E715D"/>
    <w:rsid w:val="002565A5"/>
    <w:rsid w:val="003936F5"/>
    <w:rsid w:val="004B3462"/>
    <w:rsid w:val="005D1DF6"/>
    <w:rsid w:val="005F011D"/>
    <w:rsid w:val="0060285E"/>
    <w:rsid w:val="009828B5"/>
    <w:rsid w:val="00AC3E8D"/>
    <w:rsid w:val="00B54555"/>
    <w:rsid w:val="00B876E7"/>
    <w:rsid w:val="00C85060"/>
    <w:rsid w:val="00CD2AAA"/>
    <w:rsid w:val="00D1005F"/>
    <w:rsid w:val="00D574DD"/>
    <w:rsid w:val="00D74864"/>
    <w:rsid w:val="00E2585C"/>
    <w:rsid w:val="00F06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B876E7"/>
    <w:rPr>
      <w:color w:val="808080"/>
    </w:rPr>
  </w:style>
  <w:style w:type="paragraph" w:customStyle="1" w:styleId="225DAFFB0DA74D6E8C984C3B13A03F9F">
    <w:name w:val="225DAFFB0DA74D6E8C984C3B13A03F9F"/>
    <w:rsid w:val="002565A5"/>
  </w:style>
  <w:style w:type="paragraph" w:customStyle="1" w:styleId="9CA4D87AEF524C22A44E18E00AEDEAF7">
    <w:name w:val="9CA4D87AEF524C22A44E18E00AEDEAF7"/>
    <w:rsid w:val="002565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745</Words>
  <Characters>426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Zavistauskas</dc:creator>
  <dc:description/>
  <cp:lastModifiedBy>Jurgita Mikšytė | VMU</cp:lastModifiedBy>
  <cp:revision>2</cp:revision>
  <dcterms:created xsi:type="dcterms:W3CDTF">2025-06-20T11:44:00Z</dcterms:created>
  <dcterms:modified xsi:type="dcterms:W3CDTF">2025-06-20T11:44:00Z</dcterms:modified>
  <dc:language>lt-LT</dc:language>
</cp:coreProperties>
</file>